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10B" w14:textId="24BE4543" w:rsidR="006E5BE9" w:rsidRPr="00CA34F7" w:rsidRDefault="006E5BE9" w:rsidP="00CA34F7">
      <w:pPr>
        <w:pStyle w:val="Heading1"/>
      </w:pPr>
      <w:r w:rsidRPr="00CA34F7">
        <w:t xml:space="preserve">Week </w:t>
      </w:r>
      <w:r w:rsidR="00F35EB1" w:rsidRPr="00CA34F7">
        <w:t>1</w:t>
      </w:r>
      <w:r w:rsidRPr="00CA34F7">
        <w:t xml:space="preserve"> </w:t>
      </w:r>
    </w:p>
    <w:p w14:paraId="15BA3760" w14:textId="742B3BAC" w:rsidR="00877A9D" w:rsidRPr="00CA34F7" w:rsidRDefault="00877A9D" w:rsidP="008604F3">
      <w:pPr>
        <w:rPr>
          <w:b/>
        </w:rPr>
      </w:pPr>
      <w:r w:rsidRPr="00CA34F7">
        <w:rPr>
          <w:b/>
        </w:rPr>
        <w:t xml:space="preserve">Subject: </w:t>
      </w:r>
      <w:r w:rsidR="00BA0BD1" w:rsidRPr="00CA34F7">
        <w:rPr>
          <w:b/>
          <w:i/>
        </w:rPr>
        <w:t xml:space="preserve">Germ </w:t>
      </w:r>
      <w:proofErr w:type="spellStart"/>
      <w:r w:rsidR="00967630">
        <w:rPr>
          <w:b/>
          <w:i/>
        </w:rPr>
        <w:t>defense</w:t>
      </w:r>
      <w:proofErr w:type="spellEnd"/>
      <w:r w:rsidR="00BA0BD1" w:rsidRPr="00CA34F7">
        <w:rPr>
          <w:b/>
          <w:i/>
        </w:rPr>
        <w:t>!</w:t>
      </w:r>
      <w:r w:rsidR="00CA34F7" w:rsidRPr="00CA34F7">
        <w:rPr>
          <w:b/>
        </w:rPr>
        <w:t xml:space="preserve"> </w:t>
      </w:r>
      <w:r w:rsidR="00344A29">
        <w:rPr>
          <w:b/>
        </w:rPr>
        <w:t>Protect</w:t>
      </w:r>
      <w:r w:rsidR="00F35EB1" w:rsidRPr="00CA34F7">
        <w:rPr>
          <w:b/>
        </w:rPr>
        <w:t xml:space="preserve"> </w:t>
      </w:r>
      <w:r w:rsidR="00967630">
        <w:rPr>
          <w:b/>
        </w:rPr>
        <w:t>y</w:t>
      </w:r>
      <w:r w:rsidR="00F35EB1" w:rsidRPr="00CA34F7">
        <w:rPr>
          <w:b/>
        </w:rPr>
        <w:t xml:space="preserve">ourself </w:t>
      </w:r>
      <w:r w:rsidR="00CA34F7" w:rsidRPr="00CA34F7">
        <w:rPr>
          <w:b/>
        </w:rPr>
        <w:t>during</w:t>
      </w:r>
      <w:r w:rsidR="00F35EB1" w:rsidRPr="00CA34F7">
        <w:rPr>
          <w:b/>
        </w:rPr>
        <w:t xml:space="preserve"> </w:t>
      </w:r>
      <w:r w:rsidR="00AE0752">
        <w:rPr>
          <w:b/>
        </w:rPr>
        <w:t xml:space="preserve">the </w:t>
      </w:r>
      <w:r w:rsidR="00967630">
        <w:rPr>
          <w:b/>
        </w:rPr>
        <w:t>c</w:t>
      </w:r>
      <w:r w:rsidR="00F35EB1" w:rsidRPr="00CA34F7">
        <w:rPr>
          <w:b/>
        </w:rPr>
        <w:t xml:space="preserve">old and </w:t>
      </w:r>
      <w:r w:rsidR="00967630">
        <w:rPr>
          <w:b/>
        </w:rPr>
        <w:t>f</w:t>
      </w:r>
      <w:r w:rsidR="00F35EB1" w:rsidRPr="00CA34F7">
        <w:rPr>
          <w:b/>
        </w:rPr>
        <w:t xml:space="preserve">lu </w:t>
      </w:r>
      <w:r w:rsidR="00967630">
        <w:rPr>
          <w:b/>
        </w:rPr>
        <w:t>s</w:t>
      </w:r>
      <w:r w:rsidR="00F35EB1" w:rsidRPr="00CA34F7">
        <w:rPr>
          <w:b/>
        </w:rPr>
        <w:t>eason</w:t>
      </w:r>
    </w:p>
    <w:p w14:paraId="1C479469" w14:textId="64BDF343" w:rsidR="00F35EB1" w:rsidRPr="00CA34F7" w:rsidRDefault="000B6D2A" w:rsidP="005969EE">
      <w:r w:rsidRPr="00CA34F7">
        <w:t xml:space="preserve">You can’t see the </w:t>
      </w:r>
      <w:r w:rsidR="00F133F4" w:rsidRPr="00CA34F7">
        <w:t xml:space="preserve">microscopic </w:t>
      </w:r>
      <w:r w:rsidRPr="00CA34F7">
        <w:t>germs that cause a cold or t</w:t>
      </w:r>
      <w:r w:rsidR="00FA5B5D" w:rsidRPr="00CA34F7">
        <w:t xml:space="preserve">he flu. </w:t>
      </w:r>
      <w:r w:rsidR="00CA34F7" w:rsidRPr="00CA34F7">
        <w:t>However,</w:t>
      </w:r>
      <w:r w:rsidR="00FA5B5D" w:rsidRPr="00CA34F7">
        <w:t xml:space="preserve"> the effects </w:t>
      </w:r>
      <w:r w:rsidR="00123E3A" w:rsidRPr="00CA34F7">
        <w:t>of these germs are not always just a</w:t>
      </w:r>
      <w:r w:rsidR="00CA34F7" w:rsidRPr="00CA34F7">
        <w:t xml:space="preserve"> </w:t>
      </w:r>
      <w:r w:rsidR="00650E1E" w:rsidRPr="00CA34F7">
        <w:t>minor inconvenience</w:t>
      </w:r>
      <w:r w:rsidR="00123E3A" w:rsidRPr="00CA34F7">
        <w:t>.</w:t>
      </w:r>
      <w:r w:rsidR="00CA34F7" w:rsidRPr="00CA34F7">
        <w:t xml:space="preserve"> </w:t>
      </w:r>
      <w:r w:rsidR="00123E3A" w:rsidRPr="00CA34F7">
        <w:t xml:space="preserve">Many people are hit hard by colds and flus, and in some </w:t>
      </w:r>
      <w:r w:rsidR="00CA34F7" w:rsidRPr="00CA34F7">
        <w:t>cases,</w:t>
      </w:r>
      <w:r w:rsidR="00123E3A" w:rsidRPr="00CA34F7">
        <w:t xml:space="preserve"> </w:t>
      </w:r>
      <w:r w:rsidR="00CA34F7">
        <w:t>it</w:t>
      </w:r>
      <w:r w:rsidR="00123E3A" w:rsidRPr="00CA34F7">
        <w:t xml:space="preserve"> can evolve into </w:t>
      </w:r>
      <w:r w:rsidR="00650E1E" w:rsidRPr="00CA34F7">
        <w:t>a serious illness.</w:t>
      </w:r>
      <w:r w:rsidR="00711648" w:rsidRPr="00CA34F7">
        <w:t xml:space="preserve"> That’s why it’s so important to </w:t>
      </w:r>
      <w:r w:rsidR="007F4A00" w:rsidRPr="00CA34F7">
        <w:t xml:space="preserve">practice good health and prevention </w:t>
      </w:r>
      <w:r w:rsidR="00650E1E" w:rsidRPr="00CA34F7">
        <w:t xml:space="preserve">habits </w:t>
      </w:r>
      <w:r w:rsidR="007F4A00" w:rsidRPr="00CA34F7">
        <w:t xml:space="preserve">during cold and flu season. </w:t>
      </w:r>
      <w:r w:rsidR="00AD6D16" w:rsidRPr="00CA34F7">
        <w:t xml:space="preserve">Remember that </w:t>
      </w:r>
      <w:r w:rsidR="00123E3A" w:rsidRPr="00CA34F7">
        <w:rPr>
          <w:color w:val="000000"/>
        </w:rPr>
        <w:t xml:space="preserve">colds and </w:t>
      </w:r>
      <w:r w:rsidR="00650E1E" w:rsidRPr="00CA34F7">
        <w:rPr>
          <w:color w:val="000000"/>
        </w:rPr>
        <w:t>flu</w:t>
      </w:r>
      <w:r w:rsidR="00123E3A" w:rsidRPr="00CA34F7">
        <w:rPr>
          <w:color w:val="000000"/>
        </w:rPr>
        <w:t>s</w:t>
      </w:r>
      <w:r w:rsidR="00650E1E" w:rsidRPr="00CA34F7">
        <w:rPr>
          <w:color w:val="000000"/>
        </w:rPr>
        <w:t xml:space="preserve"> </w:t>
      </w:r>
      <w:r w:rsidR="00123E3A" w:rsidRPr="00CA34F7">
        <w:rPr>
          <w:color w:val="000000"/>
        </w:rPr>
        <w:t>are</w:t>
      </w:r>
      <w:r w:rsidR="00650E1E" w:rsidRPr="00CA34F7">
        <w:rPr>
          <w:color w:val="000000"/>
        </w:rPr>
        <w:t xml:space="preserve"> contagious and can be passed from person to person (</w:t>
      </w:r>
      <w:r w:rsidR="00650E1E" w:rsidRPr="00CA34F7">
        <w:t xml:space="preserve">a child, parent, co-worker, or someone with an existing health condition) </w:t>
      </w:r>
      <w:r w:rsidR="00650E1E" w:rsidRPr="00CA34F7">
        <w:rPr>
          <w:color w:val="000000"/>
        </w:rPr>
        <w:t xml:space="preserve">through droplets that are transmitted when a person talks, sneezes or coughs. </w:t>
      </w:r>
      <w:r w:rsidR="00A83556" w:rsidRPr="00CA34F7">
        <w:rPr>
          <w:color w:val="000000"/>
        </w:rPr>
        <w:t>This period of high contagiousness can last for more than a week</w:t>
      </w:r>
      <w:r w:rsidR="00A83556">
        <w:rPr>
          <w:color w:val="000000"/>
        </w:rPr>
        <w:t xml:space="preserve"> after a person first becomes sick</w:t>
      </w:r>
      <w:r w:rsidR="00A83556" w:rsidRPr="00CA34F7">
        <w:rPr>
          <w:color w:val="000000"/>
        </w:rPr>
        <w:t>.</w:t>
      </w:r>
    </w:p>
    <w:p w14:paraId="3C3B40C8" w14:textId="65527A02" w:rsidR="00AD6D16" w:rsidRPr="00CA34F7" w:rsidRDefault="00107A59" w:rsidP="005969EE">
      <w:r w:rsidRPr="00CA34F7">
        <w:t>That’s why we’ve put togeth</w:t>
      </w:r>
      <w:r w:rsidR="0090610B" w:rsidRPr="00CA34F7">
        <w:t>er some great information</w:t>
      </w:r>
      <w:r w:rsidR="00CA34F7" w:rsidRPr="00CA34F7">
        <w:t xml:space="preserve"> </w:t>
      </w:r>
      <w:r w:rsidR="0090610B" w:rsidRPr="00CA34F7">
        <w:t xml:space="preserve">about taking care of yourself during cold and flu season. We call it </w:t>
      </w:r>
      <w:r w:rsidR="0090610B" w:rsidRPr="00586B69">
        <w:rPr>
          <w:i/>
        </w:rPr>
        <w:t xml:space="preserve">Germ </w:t>
      </w:r>
      <w:r w:rsidR="00967630">
        <w:rPr>
          <w:i/>
        </w:rPr>
        <w:t>d</w:t>
      </w:r>
      <w:r w:rsidR="00CA34F7" w:rsidRPr="00586B69">
        <w:rPr>
          <w:i/>
        </w:rPr>
        <w:t>efen</w:t>
      </w:r>
      <w:r w:rsidR="00967630">
        <w:rPr>
          <w:i/>
        </w:rPr>
        <w:t>s</w:t>
      </w:r>
      <w:r w:rsidR="00CA34F7" w:rsidRPr="00586B69">
        <w:rPr>
          <w:i/>
        </w:rPr>
        <w:t>e</w:t>
      </w:r>
      <w:r w:rsidR="0090610B" w:rsidRPr="00586B69">
        <w:rPr>
          <w:i/>
        </w:rPr>
        <w:t>!</w:t>
      </w:r>
      <w:r w:rsidR="007957BF" w:rsidRPr="00CA34F7">
        <w:t xml:space="preserve"> Here are some of the </w:t>
      </w:r>
      <w:r w:rsidR="00123E3A" w:rsidRPr="00CA34F7">
        <w:t xml:space="preserve">things </w:t>
      </w:r>
      <w:r w:rsidR="007957BF" w:rsidRPr="00CA34F7">
        <w:t xml:space="preserve">you’ll learn </w:t>
      </w:r>
      <w:r w:rsidR="00123E3A" w:rsidRPr="00CA34F7">
        <w:t xml:space="preserve">and tips you’ll receive </w:t>
      </w:r>
      <w:r w:rsidR="007957BF" w:rsidRPr="00CA34F7">
        <w:t xml:space="preserve">from the material </w:t>
      </w:r>
      <w:r w:rsidR="00550DC1" w:rsidRPr="00CA34F7">
        <w:t>to prevent seasonal flu each year</w:t>
      </w:r>
      <w:r w:rsidR="007957BF" w:rsidRPr="00CA34F7">
        <w:t>:</w:t>
      </w:r>
    </w:p>
    <w:p w14:paraId="0A9C5449" w14:textId="783EBC6B" w:rsidR="00BA0BD1" w:rsidRPr="00CA34F7" w:rsidRDefault="00A83556" w:rsidP="00BA0BD1">
      <w:pPr>
        <w:pStyle w:val="ListParagraph"/>
        <w:numPr>
          <w:ilvl w:val="0"/>
          <w:numId w:val="13"/>
        </w:numPr>
      </w:pPr>
      <w:r>
        <w:t xml:space="preserve">The World Health Organization </w:t>
      </w:r>
      <w:r w:rsidR="00261C6B">
        <w:t>suggests a</w:t>
      </w:r>
      <w:r w:rsidR="00536832" w:rsidRPr="00CA34F7">
        <w:t xml:space="preserve"> flu vaccination </w:t>
      </w:r>
      <w:r w:rsidR="00261C6B">
        <w:t xml:space="preserve">may be one of the </w:t>
      </w:r>
      <w:r w:rsidR="00B573AF">
        <w:t xml:space="preserve">most </w:t>
      </w:r>
      <w:r w:rsidR="00261C6B">
        <w:t xml:space="preserve">effective </w:t>
      </w:r>
      <w:proofErr w:type="spellStart"/>
      <w:r w:rsidR="00CA34F7" w:rsidRPr="00CA34F7">
        <w:t>defen</w:t>
      </w:r>
      <w:r w:rsidR="00967630">
        <w:t>s</w:t>
      </w:r>
      <w:r w:rsidR="00CA34F7" w:rsidRPr="00CA34F7">
        <w:t>e</w:t>
      </w:r>
      <w:r w:rsidR="001D7C27">
        <w:t>s</w:t>
      </w:r>
      <w:proofErr w:type="spellEnd"/>
      <w:r w:rsidR="00536832" w:rsidRPr="00CA34F7">
        <w:t xml:space="preserve"> against the flu (and you can’t get the flu from the vaccination—that’s a myth!)</w:t>
      </w:r>
      <w:r w:rsidR="008C0ED5">
        <w:t>.</w:t>
      </w:r>
      <w:r>
        <w:rPr>
          <w:rStyle w:val="FootnoteReference"/>
        </w:rPr>
        <w:footnoteReference w:id="1"/>
      </w:r>
      <w:r w:rsidRPr="0058596D">
        <w:rPr>
          <w:vertAlign w:val="superscript"/>
        </w:rPr>
        <w:t>,</w:t>
      </w:r>
      <w:r w:rsidRPr="008B23DB">
        <w:rPr>
          <w:rStyle w:val="FootnoteReference"/>
        </w:rPr>
        <w:t xml:space="preserve"> </w:t>
      </w:r>
      <w:r>
        <w:rPr>
          <w:rStyle w:val="FootnoteReference"/>
        </w:rPr>
        <w:footnoteReference w:id="2"/>
      </w:r>
      <w:r w:rsidR="00BA0BD1" w:rsidRPr="00CA34F7">
        <w:t xml:space="preserve"> </w:t>
      </w:r>
      <w:ins w:id="0" w:author="Neil" w:date="2020-10-09T13:21:00Z">
        <w:r w:rsidR="001A732B">
          <w:t xml:space="preserve"> </w:t>
        </w:r>
      </w:ins>
      <w:r w:rsidR="00BA0BD1" w:rsidRPr="00CA34F7">
        <w:t>Keep in mind you may live in a geographical area where your risks for getting the flu are low.</w:t>
      </w:r>
      <w:r w:rsidR="00CA34F7" w:rsidRPr="00CA34F7">
        <w:t xml:space="preserve"> </w:t>
      </w:r>
      <w:r w:rsidR="00BA0BD1" w:rsidRPr="00CA34F7">
        <w:t>Be sure to talk to your healthcare provider to determine if the flu vaccination is right for you.</w:t>
      </w:r>
      <w:r w:rsidR="00CA34F7" w:rsidRPr="00CA34F7">
        <w:t xml:space="preserve"> </w:t>
      </w:r>
    </w:p>
    <w:p w14:paraId="3549966D" w14:textId="02D2D626" w:rsidR="00536832" w:rsidRPr="00CA34F7" w:rsidRDefault="00206D90" w:rsidP="00A36762">
      <w:pPr>
        <w:pStyle w:val="ListParagraph"/>
        <w:numPr>
          <w:ilvl w:val="0"/>
          <w:numId w:val="13"/>
        </w:numPr>
      </w:pPr>
      <w:r w:rsidRPr="00CA34F7">
        <w:t>Antibiotics can’t treat a cold or the flu</w:t>
      </w:r>
      <w:r w:rsidR="00123E3A" w:rsidRPr="00CA34F7">
        <w:t>, at all</w:t>
      </w:r>
      <w:r w:rsidR="001D7C27">
        <w:rPr>
          <w:rStyle w:val="FootnoteReference"/>
        </w:rPr>
        <w:footnoteReference w:id="3"/>
      </w:r>
    </w:p>
    <w:p w14:paraId="20BBC809" w14:textId="4F6ADD2F" w:rsidR="00206D90" w:rsidRPr="00CA34F7" w:rsidRDefault="009755A4" w:rsidP="00A36762">
      <w:pPr>
        <w:pStyle w:val="ListParagraph"/>
        <w:numPr>
          <w:ilvl w:val="0"/>
          <w:numId w:val="13"/>
        </w:numPr>
      </w:pPr>
      <w:r w:rsidRPr="00CA34F7">
        <w:t>The flu spreads faster in cold weather</w:t>
      </w:r>
    </w:p>
    <w:p w14:paraId="1A334B18" w14:textId="75F8FD3A" w:rsidR="00463291" w:rsidRPr="00CA34F7" w:rsidRDefault="007718E5" w:rsidP="00A36762">
      <w:pPr>
        <w:pStyle w:val="ListParagraph"/>
        <w:numPr>
          <w:ilvl w:val="0"/>
          <w:numId w:val="13"/>
        </w:numPr>
      </w:pPr>
      <w:r w:rsidRPr="00CA34F7">
        <w:t>You can be infected by someone who doesn’t yet show symptoms</w:t>
      </w:r>
    </w:p>
    <w:p w14:paraId="6C177F4C" w14:textId="20292B0E" w:rsidR="007718E5" w:rsidRPr="00CA34F7" w:rsidRDefault="00CE2034" w:rsidP="00A36762">
      <w:pPr>
        <w:pStyle w:val="ListParagraph"/>
        <w:numPr>
          <w:ilvl w:val="0"/>
          <w:numId w:val="13"/>
        </w:numPr>
      </w:pPr>
      <w:r w:rsidRPr="00CA34F7">
        <w:t>Staying hydrated can bolster your immune system (</w:t>
      </w:r>
      <w:r w:rsidR="00967630">
        <w:t>but avoid</w:t>
      </w:r>
      <w:r w:rsidR="00123E3A" w:rsidRPr="00CA34F7">
        <w:t xml:space="preserve"> </w:t>
      </w:r>
      <w:r w:rsidR="0026539B" w:rsidRPr="00CA34F7">
        <w:t>drinks loaded with sugar)</w:t>
      </w:r>
    </w:p>
    <w:p w14:paraId="11F406DA" w14:textId="3578C2BB" w:rsidR="00C702FE" w:rsidRPr="00CA34F7" w:rsidRDefault="00C702FE" w:rsidP="00A36762">
      <w:pPr>
        <w:pStyle w:val="ListParagraph"/>
        <w:numPr>
          <w:ilvl w:val="0"/>
          <w:numId w:val="13"/>
        </w:numPr>
      </w:pPr>
      <w:r w:rsidRPr="00CA34F7">
        <w:t>Get adequate sleep and try to minimize stress</w:t>
      </w:r>
      <w:r w:rsidR="00967630">
        <w:t>. B</w:t>
      </w:r>
      <w:r w:rsidRPr="00CA34F7">
        <w:t>oth have an effect on how well your immune system works</w:t>
      </w:r>
    </w:p>
    <w:p w14:paraId="58B617DF" w14:textId="097A2C54" w:rsidR="00A36762" w:rsidRPr="00CA34F7" w:rsidRDefault="00A36762" w:rsidP="005969EE">
      <w:r w:rsidRPr="00CA34F7">
        <w:t xml:space="preserve">Keep an eye out </w:t>
      </w:r>
      <w:r w:rsidR="00CD76D2" w:rsidRPr="00CA34F7">
        <w:t xml:space="preserve">for more good information about </w:t>
      </w:r>
      <w:r w:rsidR="00494342" w:rsidRPr="00CA34F7">
        <w:t xml:space="preserve">getting through the cold and flu season successfully. </w:t>
      </w:r>
    </w:p>
    <w:p w14:paraId="01154CE0" w14:textId="77777777" w:rsidR="00F35EB1" w:rsidRPr="00CA34F7" w:rsidRDefault="00F35EB1" w:rsidP="005969EE"/>
    <w:p w14:paraId="3E76D5E9" w14:textId="77777777" w:rsidR="00CA34F7" w:rsidRPr="00CA34F7" w:rsidRDefault="00CA34F7">
      <w:pPr>
        <w:spacing w:before="0" w:after="0"/>
        <w:rPr>
          <w:rFonts w:asciiTheme="majorHAnsi" w:eastAsiaTheme="majorEastAsia" w:hAnsiTheme="majorHAnsi" w:cstheme="majorBidi"/>
          <w:b/>
          <w:bCs/>
          <w:color w:val="365F91" w:themeColor="accent1" w:themeShade="BF"/>
          <w:sz w:val="28"/>
          <w:szCs w:val="28"/>
        </w:rPr>
      </w:pPr>
      <w:r w:rsidRPr="00CA34F7">
        <w:br w:type="page"/>
      </w:r>
    </w:p>
    <w:p w14:paraId="2E9C2E17" w14:textId="52C72F85" w:rsidR="005969EE" w:rsidRPr="00CA34F7" w:rsidRDefault="005969EE" w:rsidP="00CA34F7">
      <w:pPr>
        <w:pStyle w:val="Heading1"/>
      </w:pPr>
      <w:r w:rsidRPr="00CA34F7">
        <w:lastRenderedPageBreak/>
        <w:t xml:space="preserve">Week </w:t>
      </w:r>
      <w:r w:rsidR="00F35EB1" w:rsidRPr="00CA34F7">
        <w:t>2</w:t>
      </w:r>
      <w:r w:rsidRPr="00CA34F7">
        <w:t xml:space="preserve"> </w:t>
      </w:r>
    </w:p>
    <w:p w14:paraId="67B1D4EC" w14:textId="0EBA833E" w:rsidR="00F21A26" w:rsidRPr="00CA34F7" w:rsidRDefault="005969EE" w:rsidP="005969EE">
      <w:pPr>
        <w:rPr>
          <w:b/>
        </w:rPr>
      </w:pPr>
      <w:r w:rsidRPr="00CA34F7">
        <w:rPr>
          <w:b/>
        </w:rPr>
        <w:t xml:space="preserve">Subject: </w:t>
      </w:r>
      <w:r w:rsidR="00BA0BD1" w:rsidRPr="00CA34F7">
        <w:rPr>
          <w:b/>
          <w:i/>
        </w:rPr>
        <w:t xml:space="preserve">Germ </w:t>
      </w:r>
      <w:proofErr w:type="spellStart"/>
      <w:r w:rsidR="00967630">
        <w:rPr>
          <w:b/>
          <w:i/>
        </w:rPr>
        <w:t>defense</w:t>
      </w:r>
      <w:proofErr w:type="spellEnd"/>
      <w:r w:rsidR="00BA0BD1" w:rsidRPr="00CA34F7">
        <w:rPr>
          <w:b/>
          <w:i/>
        </w:rPr>
        <w:t>!</w:t>
      </w:r>
      <w:r w:rsidR="00BA0BD1" w:rsidRPr="00CA34F7">
        <w:rPr>
          <w:b/>
        </w:rPr>
        <w:t xml:space="preserve"> </w:t>
      </w:r>
      <w:r w:rsidR="00F35EB1" w:rsidRPr="00CA34F7">
        <w:rPr>
          <w:b/>
        </w:rPr>
        <w:t>Avoiding Cold and Flu Germs in the Workplace</w:t>
      </w:r>
    </w:p>
    <w:p w14:paraId="064C4B17" w14:textId="06B7941C" w:rsidR="00997CDA" w:rsidRPr="00CA34F7" w:rsidRDefault="003B31FC" w:rsidP="005969EE">
      <w:r w:rsidRPr="00CA34F7">
        <w:t xml:space="preserve">When people in your office start to get sick, you </w:t>
      </w:r>
      <w:r w:rsidR="00967630">
        <w:t xml:space="preserve">begin </w:t>
      </w:r>
      <w:r w:rsidRPr="00CA34F7">
        <w:t xml:space="preserve">to worry. Will you be the next person to catch that bug that’s going around? Is it a mild cold or a bad one? </w:t>
      </w:r>
    </w:p>
    <w:p w14:paraId="6E5F278F" w14:textId="11C18BA7" w:rsidR="00362EF3" w:rsidRPr="00CA34F7" w:rsidRDefault="009074D8" w:rsidP="005969EE">
      <w:r w:rsidRPr="00CA34F7">
        <w:t>It’s so easy for germs to travel from person-to-person in the office. You can get sick from someone coughing or sneezing near you</w:t>
      </w:r>
      <w:r w:rsidR="00123E3A" w:rsidRPr="00CA34F7">
        <w:t xml:space="preserve">, or </w:t>
      </w:r>
      <w:r w:rsidRPr="00CA34F7">
        <w:t>from touching a surface that</w:t>
      </w:r>
      <w:r w:rsidR="005710BC" w:rsidRPr="00CA34F7">
        <w:t xml:space="preserve"> a sick co-worker </w:t>
      </w:r>
      <w:r w:rsidR="00123E3A" w:rsidRPr="00CA34F7">
        <w:t xml:space="preserve">has </w:t>
      </w:r>
      <w:r w:rsidR="005710BC" w:rsidRPr="00CA34F7">
        <w:t xml:space="preserve">also touched. </w:t>
      </w:r>
    </w:p>
    <w:p w14:paraId="3C0E0BA3" w14:textId="6F48F7E3" w:rsidR="00C66CD7" w:rsidRPr="00CA34F7" w:rsidRDefault="00C66CD7" w:rsidP="005969EE">
      <w:r w:rsidRPr="00CA34F7">
        <w:t>Fortunately, there are many precautions you can take in the workplace to protect yourself against infection</w:t>
      </w:r>
      <w:r w:rsidR="00967630">
        <w:t xml:space="preserve"> and keep from p</w:t>
      </w:r>
      <w:r w:rsidRPr="00CA34F7">
        <w:t xml:space="preserve">assing infections on to other people. </w:t>
      </w:r>
      <w:r w:rsidR="00E757E3" w:rsidRPr="00CA34F7">
        <w:t>Here are some examples:</w:t>
      </w:r>
    </w:p>
    <w:p w14:paraId="09580CE9" w14:textId="48549ADC" w:rsidR="00C702FE" w:rsidRPr="00CA34F7" w:rsidRDefault="005872A2" w:rsidP="00C702FE">
      <w:pPr>
        <w:pStyle w:val="ListParagraph"/>
        <w:numPr>
          <w:ilvl w:val="0"/>
          <w:numId w:val="13"/>
        </w:numPr>
      </w:pPr>
      <w:r w:rsidRPr="00CA34F7">
        <w:t>Wash</w:t>
      </w:r>
      <w:r w:rsidR="00C702FE" w:rsidRPr="00CA34F7">
        <w:t xml:space="preserve"> your hands fre</w:t>
      </w:r>
      <w:r w:rsidR="00FB6230">
        <w:t>quently with hot water and soap</w:t>
      </w:r>
      <w:r w:rsidR="003F7A00">
        <w:t xml:space="preserve"> for at least 20 seconds</w:t>
      </w:r>
      <w:r w:rsidR="00FB6230">
        <w:t>.</w:t>
      </w:r>
    </w:p>
    <w:p w14:paraId="59D9477F" w14:textId="0E666CE0" w:rsidR="00550DC1" w:rsidRPr="00CA34F7" w:rsidRDefault="00550DC1" w:rsidP="00C702FE">
      <w:pPr>
        <w:pStyle w:val="ListParagraph"/>
        <w:numPr>
          <w:ilvl w:val="0"/>
          <w:numId w:val="13"/>
        </w:numPr>
      </w:pPr>
      <w:r w:rsidRPr="00CA34F7">
        <w:t xml:space="preserve">Avoid touching your eyes, nose or mouth. Germs are often spread </w:t>
      </w:r>
      <w:r w:rsidR="00CA34F7">
        <w:t>when</w:t>
      </w:r>
      <w:r w:rsidRPr="00CA34F7">
        <w:t xml:space="preserve"> </w:t>
      </w:r>
      <w:r w:rsidR="00967630">
        <w:t>you touch your</w:t>
      </w:r>
      <w:r w:rsidR="00CA34F7" w:rsidRPr="00CA34F7">
        <w:t xml:space="preserve"> eyes, </w:t>
      </w:r>
      <w:proofErr w:type="gramStart"/>
      <w:r w:rsidR="00CA34F7" w:rsidRPr="00CA34F7">
        <w:t>nose</w:t>
      </w:r>
      <w:proofErr w:type="gramEnd"/>
      <w:r w:rsidR="00CA34F7" w:rsidRPr="00CA34F7">
        <w:t xml:space="preserve"> or mouth </w:t>
      </w:r>
      <w:r w:rsidR="00CA34F7">
        <w:t xml:space="preserve">after touching </w:t>
      </w:r>
      <w:r w:rsidRPr="00CA34F7">
        <w:t>something</w:t>
      </w:r>
      <w:r w:rsidR="00CA34F7">
        <w:t xml:space="preserve"> that is contaminated with germs.</w:t>
      </w:r>
    </w:p>
    <w:p w14:paraId="7B7BC4B5" w14:textId="586086B2" w:rsidR="005872A2" w:rsidRPr="00CA34F7" w:rsidRDefault="003F7A00" w:rsidP="00C702FE">
      <w:pPr>
        <w:pStyle w:val="ListParagraph"/>
        <w:numPr>
          <w:ilvl w:val="0"/>
          <w:numId w:val="13"/>
        </w:numPr>
      </w:pPr>
      <w:r>
        <w:t>A</w:t>
      </w:r>
      <w:r w:rsidR="004F2F9C">
        <w:t>void going into work</w:t>
      </w:r>
      <w:r w:rsidR="009137B0" w:rsidRPr="00CA34F7">
        <w:t xml:space="preserve"> if you have the flu</w:t>
      </w:r>
      <w:r w:rsidR="00FE0B04" w:rsidRPr="00CA34F7">
        <w:t xml:space="preserve"> as you will likely prolong your own illness and </w:t>
      </w:r>
      <w:r w:rsidR="00FB6230">
        <w:t>may infect your colleagues</w:t>
      </w:r>
      <w:r w:rsidR="00123E3A" w:rsidRPr="00CA34F7">
        <w:t>.</w:t>
      </w:r>
      <w:r w:rsidR="00CA34F7" w:rsidRPr="00CA34F7">
        <w:t xml:space="preserve"> </w:t>
      </w:r>
      <w:r w:rsidR="00123E3A" w:rsidRPr="00CA34F7">
        <w:t>Instead,</w:t>
      </w:r>
      <w:r w:rsidR="00CA34F7" w:rsidRPr="00CA34F7">
        <w:t xml:space="preserve"> </w:t>
      </w:r>
      <w:r w:rsidR="009137B0" w:rsidRPr="00CA34F7">
        <w:t>talk to your manager and co-workers about how you can work remotely</w:t>
      </w:r>
      <w:r w:rsidR="004D691A" w:rsidRPr="00CA34F7">
        <w:t xml:space="preserve"> on anything urgent</w:t>
      </w:r>
      <w:r w:rsidR="00FB6230">
        <w:t>.</w:t>
      </w:r>
    </w:p>
    <w:p w14:paraId="108D3146" w14:textId="77F74072" w:rsidR="009137B0" w:rsidRPr="00CA34F7" w:rsidRDefault="009137B0" w:rsidP="00C702FE">
      <w:pPr>
        <w:pStyle w:val="ListParagraph"/>
        <w:numPr>
          <w:ilvl w:val="0"/>
          <w:numId w:val="13"/>
        </w:numPr>
      </w:pPr>
      <w:r w:rsidRPr="00CA34F7">
        <w:t xml:space="preserve">Don’t shake hands with </w:t>
      </w:r>
      <w:r w:rsidR="003F7A00">
        <w:t>anyone, especially</w:t>
      </w:r>
      <w:r w:rsidRPr="00CA34F7">
        <w:t xml:space="preserve"> if you’re sick or suspect you might be sick</w:t>
      </w:r>
      <w:r w:rsidR="00FE0B04" w:rsidRPr="00CA34F7">
        <w:t>.</w:t>
      </w:r>
      <w:r w:rsidR="00CA34F7" w:rsidRPr="00CA34F7">
        <w:t xml:space="preserve"> </w:t>
      </w:r>
      <w:r w:rsidR="00FE0B04" w:rsidRPr="00CA34F7">
        <w:t>It would be ruder</w:t>
      </w:r>
      <w:r w:rsidR="0001610F" w:rsidRPr="00CA34F7">
        <w:t xml:space="preserve"> to </w:t>
      </w:r>
      <w:r w:rsidRPr="00CA34F7">
        <w:t>pass on your germs</w:t>
      </w:r>
      <w:r w:rsidR="00123E3A" w:rsidRPr="00CA34F7">
        <w:t xml:space="preserve"> to them.</w:t>
      </w:r>
      <w:r w:rsidR="00CA34F7" w:rsidRPr="00CA34F7">
        <w:t xml:space="preserve"> </w:t>
      </w:r>
      <w:r w:rsidR="0001610F" w:rsidRPr="00CA34F7">
        <w:t>Just explain that you are sick and offer a friendly smile instead.</w:t>
      </w:r>
      <w:r w:rsidR="003F7A00">
        <w:t xml:space="preserve"> This is especially important in view of the coronavirus pandemic.</w:t>
      </w:r>
      <w:r w:rsidR="0001610F" w:rsidRPr="00CA34F7">
        <w:t xml:space="preserve"> </w:t>
      </w:r>
    </w:p>
    <w:p w14:paraId="7FEF19DF" w14:textId="5D23FA19" w:rsidR="009137B0" w:rsidRPr="00CA34F7" w:rsidRDefault="00E83D9B" w:rsidP="00C702FE">
      <w:pPr>
        <w:pStyle w:val="ListParagraph"/>
        <w:numPr>
          <w:ilvl w:val="0"/>
          <w:numId w:val="13"/>
        </w:numPr>
      </w:pPr>
      <w:r w:rsidRPr="00CA34F7">
        <w:t>If you have a col</w:t>
      </w:r>
      <w:r w:rsidR="00395C06" w:rsidRPr="00CA34F7">
        <w:t>d, throw</w:t>
      </w:r>
      <w:r w:rsidR="0001610F" w:rsidRPr="00CA34F7">
        <w:t xml:space="preserve"> used</w:t>
      </w:r>
      <w:r w:rsidR="00395C06" w:rsidRPr="00CA34F7">
        <w:t xml:space="preserve"> tissues into the trash—</w:t>
      </w:r>
      <w:r w:rsidR="00586B69">
        <w:t xml:space="preserve"> </w:t>
      </w:r>
      <w:r w:rsidR="00395C06" w:rsidRPr="00CA34F7">
        <w:t>don’t put them on your desk (the germs will transfer to your desktop)</w:t>
      </w:r>
      <w:r w:rsidR="00FB6230">
        <w:t>.</w:t>
      </w:r>
    </w:p>
    <w:p w14:paraId="3A559387" w14:textId="1FFA15FE" w:rsidR="00395C06" w:rsidRPr="00CA34F7" w:rsidRDefault="00B6027F" w:rsidP="00C702FE">
      <w:pPr>
        <w:pStyle w:val="ListParagraph"/>
        <w:numPr>
          <w:ilvl w:val="0"/>
          <w:numId w:val="13"/>
        </w:numPr>
      </w:pPr>
      <w:r w:rsidRPr="00CA34F7">
        <w:t>Wipe down common surfaces with a disinfectant</w:t>
      </w:r>
      <w:r w:rsidR="00D865A2" w:rsidRPr="00CA34F7">
        <w:t xml:space="preserve"> before you touch them (like </w:t>
      </w:r>
      <w:r w:rsidR="00586B69" w:rsidRPr="00CA34F7">
        <w:t>doorknobs</w:t>
      </w:r>
      <w:r w:rsidR="00D865A2" w:rsidRPr="00CA34F7">
        <w:t xml:space="preserve"> and elevator buttons)</w:t>
      </w:r>
      <w:r w:rsidR="00FB6230">
        <w:t>.</w:t>
      </w:r>
    </w:p>
    <w:p w14:paraId="6F685D1D" w14:textId="4354E23B" w:rsidR="00221AC7" w:rsidRPr="00CA34F7" w:rsidRDefault="00D44B53" w:rsidP="001337A8">
      <w:r w:rsidRPr="00CA34F7">
        <w:t>People are more a</w:t>
      </w:r>
      <w:r w:rsidR="008D3C05" w:rsidRPr="00CA34F7">
        <w:t xml:space="preserve">ware than ever before about how cold and flu season can </w:t>
      </w:r>
      <w:r w:rsidR="00CD2C2A" w:rsidRPr="00CA34F7">
        <w:t xml:space="preserve">cause lost </w:t>
      </w:r>
      <w:r w:rsidR="00825663" w:rsidRPr="00CA34F7">
        <w:t>workdays</w:t>
      </w:r>
      <w:r w:rsidR="00CD2C2A" w:rsidRPr="00CA34F7">
        <w:t>, more visits to the doctor, and even hospitalizations. Don’t be self-conscious about taking these precautions</w:t>
      </w:r>
      <w:r w:rsidR="00CD394E" w:rsidRPr="00CA34F7">
        <w:t xml:space="preserve"> (and others we’ll tell you about)</w:t>
      </w:r>
      <w:r w:rsidR="00CD2C2A" w:rsidRPr="00CA34F7">
        <w:t xml:space="preserve"> at work. Your </w:t>
      </w:r>
      <w:r w:rsidR="0055564E" w:rsidRPr="00CA34F7">
        <w:t xml:space="preserve">manager and </w:t>
      </w:r>
      <w:r w:rsidR="00426E7A" w:rsidRPr="00CA34F7">
        <w:t>co-workers will thank you.</w:t>
      </w:r>
    </w:p>
    <w:p w14:paraId="1CA1F913" w14:textId="77777777" w:rsidR="00877A9D" w:rsidRPr="00CA34F7" w:rsidRDefault="00877A9D" w:rsidP="008604F3"/>
    <w:p w14:paraId="279299C9" w14:textId="69903004" w:rsidR="004765A9" w:rsidRPr="00CA34F7" w:rsidRDefault="004765A9" w:rsidP="008604F3"/>
    <w:sectPr w:rsidR="004765A9" w:rsidRPr="00CA34F7" w:rsidSect="00CA34F7">
      <w:headerReference w:type="default" r:id="rId12"/>
      <w:footerReference w:type="default" r:id="rId13"/>
      <w:footnotePr>
        <w:numRestart w:val="eachPage"/>
      </w:foot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C923F" w14:textId="77777777" w:rsidR="004C2D3C" w:rsidRDefault="004C2D3C" w:rsidP="00DE2B3F">
      <w:pPr>
        <w:spacing w:before="0" w:after="0"/>
      </w:pPr>
      <w:r>
        <w:separator/>
      </w:r>
    </w:p>
  </w:endnote>
  <w:endnote w:type="continuationSeparator" w:id="0">
    <w:p w14:paraId="141B007B" w14:textId="77777777" w:rsidR="004C2D3C" w:rsidRDefault="004C2D3C" w:rsidP="00DE2B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37078" w14:textId="59F5C9AE" w:rsidR="00DE2B3F" w:rsidRPr="002B2FAD" w:rsidRDefault="00DE2B3F" w:rsidP="00B631B1">
    <w:pPr>
      <w:spacing w:after="200" w:line="276" w:lineRule="auto"/>
      <w:rPr>
        <w:rFonts w:ascii="Calibri" w:eastAsia="Calibri" w:hAnsi="Calibri" w:cs="Times New Roman"/>
        <w:sz w:val="18"/>
        <w:szCs w:val="18"/>
      </w:rPr>
    </w:pPr>
    <w:r w:rsidRPr="002B2FAD">
      <w:rPr>
        <w:rFonts w:ascii="Calibri" w:eastAsia="Calibri" w:hAnsi="Calibri" w:cs="Times New Roman"/>
        <w:sz w:val="18"/>
        <w:szCs w:val="18"/>
      </w:rPr>
      <w:t xml:space="preserve">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t>
    </w:r>
    <w:r w:rsidR="004316ED" w:rsidRPr="002B2FAD">
      <w:rPr>
        <w:sz w:val="18"/>
        <w:szCs w:val="18"/>
      </w:rPr>
      <w:t>well-documented</w:t>
    </w:r>
    <w:r w:rsidRPr="002B2FAD">
      <w:rPr>
        <w:rFonts w:ascii="Calibri" w:eastAsia="Calibri" w:hAnsi="Calibri" w:cs="Times New Roman"/>
        <w:sz w:val="18"/>
        <w:szCs w:val="18"/>
      </w:rPr>
      <w:t>,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2ECEF665" w14:textId="15399D22" w:rsidR="00DE2B3F" w:rsidRPr="002B2FAD" w:rsidRDefault="002B2FAD" w:rsidP="00DE2B3F">
    <w:pPr>
      <w:spacing w:before="0" w:after="200" w:line="276" w:lineRule="auto"/>
      <w:rPr>
        <w:rFonts w:ascii="Calibri" w:eastAsia="Calibri" w:hAnsi="Calibri" w:cs="Times New Roman"/>
        <w:sz w:val="18"/>
        <w:szCs w:val="18"/>
      </w:rPr>
    </w:pPr>
    <w:r>
      <w:rPr>
        <w:rFonts w:ascii="Calibri" w:eastAsia="Calibri" w:hAnsi="Calibri" w:cs="Times New Roman"/>
        <w:sz w:val="18"/>
        <w:szCs w:val="18"/>
      </w:rPr>
      <w:t>L</w:t>
    </w:r>
    <w:r w:rsidR="005A20F6">
      <w:rPr>
        <w:rFonts w:ascii="Calibri" w:eastAsia="Calibri" w:hAnsi="Calibri" w:cs="Times New Roman"/>
        <w:sz w:val="18"/>
        <w:szCs w:val="18"/>
      </w:rPr>
      <w:t>0721015335</w:t>
    </w:r>
    <w:r w:rsidR="002B79A8">
      <w:rPr>
        <w:rFonts w:ascii="Calibri" w:eastAsia="Calibri" w:hAnsi="Calibri" w:cs="Times New Roman"/>
        <w:sz w:val="18"/>
        <w:szCs w:val="18"/>
      </w:rPr>
      <w:t>[exp</w:t>
    </w:r>
    <w:proofErr w:type="gramStart"/>
    <w:r w:rsidR="005A20F6">
      <w:rPr>
        <w:rFonts w:ascii="Calibri" w:eastAsia="Calibri" w:hAnsi="Calibri" w:cs="Times New Roman"/>
        <w:sz w:val="18"/>
        <w:szCs w:val="18"/>
      </w:rPr>
      <w:t>1122</w:t>
    </w:r>
    <w:r w:rsidR="002B79A8">
      <w:rPr>
        <w:rFonts w:ascii="Calibri" w:eastAsia="Calibri" w:hAnsi="Calibri" w:cs="Times New Roman"/>
        <w:sz w:val="18"/>
        <w:szCs w:val="18"/>
      </w:rPr>
      <w:t>][</w:t>
    </w:r>
    <w:proofErr w:type="gramEnd"/>
    <w:r w:rsidR="002B79A8">
      <w:rPr>
        <w:rFonts w:ascii="Calibri" w:eastAsia="Calibri" w:hAnsi="Calibri" w:cs="Times New Roman"/>
        <w:sz w:val="18"/>
        <w:szCs w:val="18"/>
      </w:rPr>
      <w:t xml:space="preserve">All States]  </w:t>
    </w:r>
    <w:r w:rsidR="00DE2B3F" w:rsidRPr="002B2FAD">
      <w:rPr>
        <w:rFonts w:ascii="Calibri" w:eastAsia="Calibri" w:hAnsi="Calibri" w:cs="Times New Roman"/>
        <w:sz w:val="18"/>
        <w:szCs w:val="18"/>
      </w:rPr>
      <w:t>© 20</w:t>
    </w:r>
    <w:r w:rsidR="00BA1A61" w:rsidRPr="002B2FAD">
      <w:rPr>
        <w:rFonts w:ascii="Calibri" w:eastAsia="Calibri" w:hAnsi="Calibri" w:cs="Times New Roman"/>
        <w:sz w:val="18"/>
        <w:szCs w:val="18"/>
      </w:rPr>
      <w:t>21</w:t>
    </w:r>
    <w:r w:rsidR="00DE2B3F" w:rsidRPr="002B2FAD">
      <w:rPr>
        <w:rFonts w:ascii="Calibri" w:eastAsia="Calibri" w:hAnsi="Calibri" w:cs="Times New Roman"/>
        <w:sz w:val="18"/>
        <w:szCs w:val="18"/>
      </w:rPr>
      <w:t xml:space="preserve"> M</w:t>
    </w:r>
    <w:r w:rsidR="00BA1A61" w:rsidRPr="002B2FAD">
      <w:rPr>
        <w:rFonts w:ascii="Calibri" w:eastAsia="Calibri" w:hAnsi="Calibri" w:cs="Times New Roman"/>
        <w:sz w:val="18"/>
        <w:szCs w:val="18"/>
      </w:rPr>
      <w:t>etLife Services and Solutions, LLC</w:t>
    </w:r>
    <w:r w:rsidR="00DE2B3F" w:rsidRPr="002B2FAD">
      <w:rPr>
        <w:rFonts w:ascii="Calibri" w:eastAsia="Calibri" w:hAnsi="Calibri" w:cs="Times New Roman"/>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103E0" w14:textId="77777777" w:rsidR="004C2D3C" w:rsidRDefault="004C2D3C" w:rsidP="00DE2B3F">
      <w:pPr>
        <w:spacing w:before="0" w:after="0"/>
      </w:pPr>
      <w:r>
        <w:separator/>
      </w:r>
    </w:p>
  </w:footnote>
  <w:footnote w:type="continuationSeparator" w:id="0">
    <w:p w14:paraId="0DA438EF" w14:textId="77777777" w:rsidR="004C2D3C" w:rsidRDefault="004C2D3C" w:rsidP="00DE2B3F">
      <w:pPr>
        <w:spacing w:before="0" w:after="0"/>
      </w:pPr>
      <w:r>
        <w:continuationSeparator/>
      </w:r>
    </w:p>
  </w:footnote>
  <w:footnote w:id="1">
    <w:p w14:paraId="5F1AA605" w14:textId="1A122F16" w:rsidR="00A83556" w:rsidRPr="00BF622A" w:rsidRDefault="00A83556" w:rsidP="00A83556">
      <w:pPr>
        <w:pStyle w:val="FootnoteText"/>
        <w:rPr>
          <w:sz w:val="18"/>
          <w:szCs w:val="18"/>
        </w:rPr>
      </w:pPr>
      <w:r w:rsidRPr="00BF622A">
        <w:rPr>
          <w:rStyle w:val="FootnoteReference"/>
          <w:sz w:val="18"/>
          <w:szCs w:val="18"/>
        </w:rPr>
        <w:footnoteRef/>
      </w:r>
      <w:r w:rsidRPr="00BF622A">
        <w:rPr>
          <w:sz w:val="18"/>
          <w:szCs w:val="18"/>
        </w:rPr>
        <w:t xml:space="preserve"> World Health Organization, “Influenza (Seasonal): Fact sheet,” November 201</w:t>
      </w:r>
      <w:r w:rsidR="003F7A00" w:rsidRPr="00BF622A">
        <w:rPr>
          <w:sz w:val="18"/>
          <w:szCs w:val="18"/>
        </w:rPr>
        <w:t>8</w:t>
      </w:r>
    </w:p>
  </w:footnote>
  <w:footnote w:id="2">
    <w:p w14:paraId="1C5FF465" w14:textId="46A525A6" w:rsidR="00A83556" w:rsidRPr="00BF622A" w:rsidRDefault="00A83556" w:rsidP="00A83556">
      <w:pPr>
        <w:pStyle w:val="FootnoteText"/>
        <w:rPr>
          <w:sz w:val="18"/>
          <w:szCs w:val="18"/>
          <w:lang w:val="en-US"/>
        </w:rPr>
      </w:pPr>
      <w:r w:rsidRPr="00BF622A">
        <w:rPr>
          <w:rStyle w:val="FootnoteReference"/>
          <w:sz w:val="18"/>
          <w:szCs w:val="18"/>
        </w:rPr>
        <w:footnoteRef/>
      </w:r>
      <w:r w:rsidRPr="00BF622A">
        <w:rPr>
          <w:sz w:val="18"/>
          <w:szCs w:val="18"/>
        </w:rPr>
        <w:t xml:space="preserve"> </w:t>
      </w:r>
      <w:proofErr w:type="spellStart"/>
      <w:r w:rsidR="00B20BE7" w:rsidRPr="00BF622A">
        <w:rPr>
          <w:sz w:val="18"/>
          <w:szCs w:val="18"/>
        </w:rPr>
        <w:t>Centers</w:t>
      </w:r>
      <w:proofErr w:type="spellEnd"/>
      <w:r w:rsidR="00B20BE7" w:rsidRPr="00BF622A">
        <w:rPr>
          <w:sz w:val="18"/>
          <w:szCs w:val="18"/>
        </w:rPr>
        <w:t xml:space="preserve"> for Disease Control and Prevention</w:t>
      </w:r>
      <w:r w:rsidRPr="00BF622A">
        <w:rPr>
          <w:sz w:val="18"/>
          <w:szCs w:val="18"/>
          <w:lang w:val="en-US"/>
        </w:rPr>
        <w:t>, “</w:t>
      </w:r>
      <w:r w:rsidR="00B20BE7" w:rsidRPr="00BF622A">
        <w:rPr>
          <w:sz w:val="18"/>
          <w:szCs w:val="18"/>
          <w:lang w:val="en-US"/>
        </w:rPr>
        <w:t>Key facts about seasonal flu vaccine</w:t>
      </w:r>
      <w:r w:rsidRPr="00BF622A">
        <w:rPr>
          <w:sz w:val="18"/>
          <w:szCs w:val="18"/>
          <w:lang w:val="en-US"/>
        </w:rPr>
        <w:t xml:space="preserve">,” </w:t>
      </w:r>
      <w:r w:rsidR="00B20BE7" w:rsidRPr="00BF622A">
        <w:rPr>
          <w:sz w:val="18"/>
          <w:szCs w:val="18"/>
          <w:lang w:val="en-US"/>
        </w:rPr>
        <w:t>September 2020</w:t>
      </w:r>
    </w:p>
  </w:footnote>
  <w:footnote w:id="3">
    <w:p w14:paraId="723A67E6" w14:textId="530C8BDA" w:rsidR="001D7C27" w:rsidRPr="00B631B1" w:rsidRDefault="001D7C27">
      <w:pPr>
        <w:pStyle w:val="FootnoteText"/>
        <w:rPr>
          <w:sz w:val="16"/>
          <w:szCs w:val="16"/>
        </w:rPr>
      </w:pPr>
      <w:r w:rsidRPr="00BF622A">
        <w:rPr>
          <w:rStyle w:val="FootnoteReference"/>
          <w:sz w:val="18"/>
          <w:szCs w:val="18"/>
        </w:rPr>
        <w:footnoteRef/>
      </w:r>
      <w:r w:rsidRPr="00BF622A">
        <w:rPr>
          <w:sz w:val="18"/>
          <w:szCs w:val="18"/>
        </w:rPr>
        <w:t xml:space="preserve"> </w:t>
      </w:r>
      <w:r w:rsidR="00B20BE7" w:rsidRPr="00BF622A">
        <w:rPr>
          <w:sz w:val="18"/>
          <w:szCs w:val="18"/>
          <w:lang w:val="en-US"/>
        </w:rPr>
        <w:t xml:space="preserve"> Centers for Disease Control and Prevention, "Antibiotics aren't always the answer," March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6678B" w14:textId="77777777" w:rsidR="00CA34F7" w:rsidRPr="008604F3" w:rsidRDefault="00CA34F7" w:rsidP="00CA34F7">
    <w:pPr>
      <w:spacing w:before="0" w:after="0"/>
      <w:rPr>
        <w:b/>
        <w:lang w:val="en"/>
      </w:rPr>
    </w:pPr>
    <w:r>
      <w:rPr>
        <w:b/>
        <w:lang w:val="en"/>
      </w:rPr>
      <w:t xml:space="preserve">Cold and Flu Email Campaign </w:t>
    </w:r>
  </w:p>
  <w:p w14:paraId="1C2C8102" w14:textId="449CE9EE" w:rsidR="00CA34F7" w:rsidRPr="00CA34F7" w:rsidRDefault="00CA34F7" w:rsidP="00CA34F7">
    <w:pPr>
      <w:spacing w:before="0" w:after="0"/>
      <w:rPr>
        <w:b/>
        <w:lang w:val="en"/>
      </w:rPr>
    </w:pPr>
    <w:r w:rsidRPr="008604F3">
      <w:rPr>
        <w:b/>
        <w:lang w:val="en"/>
      </w:rPr>
      <w:t>D</w:t>
    </w:r>
    <w:r>
      <w:rPr>
        <w:b/>
        <w:lang w:val="en"/>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D18C7"/>
    <w:multiLevelType w:val="hybridMultilevel"/>
    <w:tmpl w:val="8B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8"/>
  </w:num>
  <w:num w:numId="5">
    <w:abstractNumId w:val="3"/>
  </w:num>
  <w:num w:numId="6">
    <w:abstractNumId w:val="7"/>
  </w:num>
  <w:num w:numId="7">
    <w:abstractNumId w:val="2"/>
  </w:num>
  <w:num w:numId="8">
    <w:abstractNumId w:val="0"/>
  </w:num>
  <w:num w:numId="9">
    <w:abstractNumId w:val="6"/>
  </w:num>
  <w:num w:numId="10">
    <w:abstractNumId w:val="12"/>
  </w:num>
  <w:num w:numId="11">
    <w:abstractNumId w:val="4"/>
  </w:num>
  <w:num w:numId="12">
    <w:abstractNumId w:val="1"/>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il">
    <w15:presenceInfo w15:providerId="None" w15:userId="Ne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sDel="0"/>
  <w:defaultTabStop w:val="720"/>
  <w:drawingGridHorizontalSpacing w:val="110"/>
  <w:displayHorizontalDrawingGridEvery w:val="2"/>
  <w:displayVertic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1610F"/>
    <w:rsid w:val="00025EE2"/>
    <w:rsid w:val="00042E06"/>
    <w:rsid w:val="000466FD"/>
    <w:rsid w:val="000541EA"/>
    <w:rsid w:val="000632B5"/>
    <w:rsid w:val="000724D7"/>
    <w:rsid w:val="00073EF8"/>
    <w:rsid w:val="00077ED9"/>
    <w:rsid w:val="00086D09"/>
    <w:rsid w:val="0009511C"/>
    <w:rsid w:val="00097404"/>
    <w:rsid w:val="000A2B82"/>
    <w:rsid w:val="000A4C15"/>
    <w:rsid w:val="000A5DE2"/>
    <w:rsid w:val="000B6D2A"/>
    <w:rsid w:val="000D0874"/>
    <w:rsid w:val="000E2089"/>
    <w:rsid w:val="000F11A2"/>
    <w:rsid w:val="000F2D84"/>
    <w:rsid w:val="000F4CE3"/>
    <w:rsid w:val="001036F3"/>
    <w:rsid w:val="00107A59"/>
    <w:rsid w:val="00115D8F"/>
    <w:rsid w:val="00123E3A"/>
    <w:rsid w:val="0012637A"/>
    <w:rsid w:val="001264DB"/>
    <w:rsid w:val="001337A8"/>
    <w:rsid w:val="001366AB"/>
    <w:rsid w:val="00141704"/>
    <w:rsid w:val="00151322"/>
    <w:rsid w:val="0015175E"/>
    <w:rsid w:val="001523CC"/>
    <w:rsid w:val="0015270B"/>
    <w:rsid w:val="00153B61"/>
    <w:rsid w:val="00157D01"/>
    <w:rsid w:val="00165989"/>
    <w:rsid w:val="00171959"/>
    <w:rsid w:val="0017300B"/>
    <w:rsid w:val="00175902"/>
    <w:rsid w:val="001A0DFC"/>
    <w:rsid w:val="001A1B24"/>
    <w:rsid w:val="001A292A"/>
    <w:rsid w:val="001A5D58"/>
    <w:rsid w:val="001A732B"/>
    <w:rsid w:val="001C1004"/>
    <w:rsid w:val="001C6B66"/>
    <w:rsid w:val="001D5BC1"/>
    <w:rsid w:val="001D7C27"/>
    <w:rsid w:val="001E4F80"/>
    <w:rsid w:val="001F3FD7"/>
    <w:rsid w:val="001F5FBE"/>
    <w:rsid w:val="00206A84"/>
    <w:rsid w:val="00206D90"/>
    <w:rsid w:val="002074DD"/>
    <w:rsid w:val="00207B81"/>
    <w:rsid w:val="00213E57"/>
    <w:rsid w:val="00215B44"/>
    <w:rsid w:val="00221AC7"/>
    <w:rsid w:val="00245D21"/>
    <w:rsid w:val="00250DF4"/>
    <w:rsid w:val="00253394"/>
    <w:rsid w:val="00256C4A"/>
    <w:rsid w:val="00261C6B"/>
    <w:rsid w:val="0026395C"/>
    <w:rsid w:val="00264E59"/>
    <w:rsid w:val="0026539B"/>
    <w:rsid w:val="002653AC"/>
    <w:rsid w:val="0027450B"/>
    <w:rsid w:val="00282EA4"/>
    <w:rsid w:val="00285921"/>
    <w:rsid w:val="0029000C"/>
    <w:rsid w:val="002920DB"/>
    <w:rsid w:val="00294A9A"/>
    <w:rsid w:val="00295ABE"/>
    <w:rsid w:val="0029775F"/>
    <w:rsid w:val="002A2576"/>
    <w:rsid w:val="002B1AB5"/>
    <w:rsid w:val="002B2FAD"/>
    <w:rsid w:val="002B6DD5"/>
    <w:rsid w:val="002B79A8"/>
    <w:rsid w:val="002C6537"/>
    <w:rsid w:val="002E247D"/>
    <w:rsid w:val="002E33F2"/>
    <w:rsid w:val="002F552F"/>
    <w:rsid w:val="002F6E36"/>
    <w:rsid w:val="0031557A"/>
    <w:rsid w:val="00315610"/>
    <w:rsid w:val="003251EE"/>
    <w:rsid w:val="00342370"/>
    <w:rsid w:val="003429BA"/>
    <w:rsid w:val="0034446E"/>
    <w:rsid w:val="00344A29"/>
    <w:rsid w:val="00346A0E"/>
    <w:rsid w:val="003472B2"/>
    <w:rsid w:val="00361CDD"/>
    <w:rsid w:val="00362EF3"/>
    <w:rsid w:val="0037026B"/>
    <w:rsid w:val="003721EE"/>
    <w:rsid w:val="00377A2F"/>
    <w:rsid w:val="0038036A"/>
    <w:rsid w:val="0038599C"/>
    <w:rsid w:val="00385B91"/>
    <w:rsid w:val="00393877"/>
    <w:rsid w:val="0039574A"/>
    <w:rsid w:val="00395C06"/>
    <w:rsid w:val="003A0C60"/>
    <w:rsid w:val="003A1C06"/>
    <w:rsid w:val="003A5E0B"/>
    <w:rsid w:val="003B31FC"/>
    <w:rsid w:val="003B3917"/>
    <w:rsid w:val="003C0F21"/>
    <w:rsid w:val="003C51F8"/>
    <w:rsid w:val="003C69EF"/>
    <w:rsid w:val="003D460D"/>
    <w:rsid w:val="003D7C0C"/>
    <w:rsid w:val="003E478A"/>
    <w:rsid w:val="003E537D"/>
    <w:rsid w:val="003E78C8"/>
    <w:rsid w:val="003F0922"/>
    <w:rsid w:val="003F14C1"/>
    <w:rsid w:val="003F7A00"/>
    <w:rsid w:val="00402A4C"/>
    <w:rsid w:val="0040685D"/>
    <w:rsid w:val="00407D84"/>
    <w:rsid w:val="00412E3C"/>
    <w:rsid w:val="004132B0"/>
    <w:rsid w:val="00414877"/>
    <w:rsid w:val="004160B3"/>
    <w:rsid w:val="00420147"/>
    <w:rsid w:val="004205DF"/>
    <w:rsid w:val="00424943"/>
    <w:rsid w:val="0042645E"/>
    <w:rsid w:val="00426E7A"/>
    <w:rsid w:val="00430AC8"/>
    <w:rsid w:val="004316ED"/>
    <w:rsid w:val="0045332E"/>
    <w:rsid w:val="0045335E"/>
    <w:rsid w:val="00454547"/>
    <w:rsid w:val="004567A0"/>
    <w:rsid w:val="00462FBF"/>
    <w:rsid w:val="00463291"/>
    <w:rsid w:val="004650D0"/>
    <w:rsid w:val="0046636E"/>
    <w:rsid w:val="00473909"/>
    <w:rsid w:val="004739C9"/>
    <w:rsid w:val="004757AE"/>
    <w:rsid w:val="004765A9"/>
    <w:rsid w:val="0048623A"/>
    <w:rsid w:val="00493496"/>
    <w:rsid w:val="00494342"/>
    <w:rsid w:val="004977EA"/>
    <w:rsid w:val="004A73AD"/>
    <w:rsid w:val="004B6E50"/>
    <w:rsid w:val="004C006E"/>
    <w:rsid w:val="004C017A"/>
    <w:rsid w:val="004C2D3C"/>
    <w:rsid w:val="004C7758"/>
    <w:rsid w:val="004C7E5F"/>
    <w:rsid w:val="004D691A"/>
    <w:rsid w:val="004D693A"/>
    <w:rsid w:val="004E60CF"/>
    <w:rsid w:val="004F2F9C"/>
    <w:rsid w:val="004F3ED7"/>
    <w:rsid w:val="004F5ADB"/>
    <w:rsid w:val="004F6952"/>
    <w:rsid w:val="004F717F"/>
    <w:rsid w:val="0050403B"/>
    <w:rsid w:val="00506332"/>
    <w:rsid w:val="00514542"/>
    <w:rsid w:val="00516DD3"/>
    <w:rsid w:val="00524F66"/>
    <w:rsid w:val="00525721"/>
    <w:rsid w:val="00536832"/>
    <w:rsid w:val="00550696"/>
    <w:rsid w:val="00550DC1"/>
    <w:rsid w:val="005529D9"/>
    <w:rsid w:val="00554AE5"/>
    <w:rsid w:val="0055564E"/>
    <w:rsid w:val="005710BC"/>
    <w:rsid w:val="0057185A"/>
    <w:rsid w:val="0058029F"/>
    <w:rsid w:val="00582610"/>
    <w:rsid w:val="0058581F"/>
    <w:rsid w:val="00586B69"/>
    <w:rsid w:val="005872A2"/>
    <w:rsid w:val="00591FC9"/>
    <w:rsid w:val="005960FC"/>
    <w:rsid w:val="005969EE"/>
    <w:rsid w:val="00597362"/>
    <w:rsid w:val="005A20F6"/>
    <w:rsid w:val="005A2694"/>
    <w:rsid w:val="005A7C49"/>
    <w:rsid w:val="005C222C"/>
    <w:rsid w:val="005C50A5"/>
    <w:rsid w:val="005D076A"/>
    <w:rsid w:val="005D667A"/>
    <w:rsid w:val="005E7585"/>
    <w:rsid w:val="005F24F7"/>
    <w:rsid w:val="00606931"/>
    <w:rsid w:val="00611A77"/>
    <w:rsid w:val="00625E09"/>
    <w:rsid w:val="0063318C"/>
    <w:rsid w:val="00634769"/>
    <w:rsid w:val="00642A6F"/>
    <w:rsid w:val="00650E1E"/>
    <w:rsid w:val="00667390"/>
    <w:rsid w:val="0067792C"/>
    <w:rsid w:val="0068134C"/>
    <w:rsid w:val="00685674"/>
    <w:rsid w:val="0069371A"/>
    <w:rsid w:val="00695F4C"/>
    <w:rsid w:val="006A0021"/>
    <w:rsid w:val="006A050B"/>
    <w:rsid w:val="006A5E02"/>
    <w:rsid w:val="006A6377"/>
    <w:rsid w:val="006B0C71"/>
    <w:rsid w:val="006C79C0"/>
    <w:rsid w:val="006D1079"/>
    <w:rsid w:val="006E5BE9"/>
    <w:rsid w:val="006F4748"/>
    <w:rsid w:val="00704B1D"/>
    <w:rsid w:val="0070581C"/>
    <w:rsid w:val="00706D47"/>
    <w:rsid w:val="00711648"/>
    <w:rsid w:val="00721E91"/>
    <w:rsid w:val="00725114"/>
    <w:rsid w:val="00735AE6"/>
    <w:rsid w:val="007365B8"/>
    <w:rsid w:val="00737C36"/>
    <w:rsid w:val="00744364"/>
    <w:rsid w:val="007550B2"/>
    <w:rsid w:val="007557ED"/>
    <w:rsid w:val="00755DCD"/>
    <w:rsid w:val="00762A92"/>
    <w:rsid w:val="0076697B"/>
    <w:rsid w:val="00771201"/>
    <w:rsid w:val="007718E5"/>
    <w:rsid w:val="00775464"/>
    <w:rsid w:val="007834E0"/>
    <w:rsid w:val="00786A87"/>
    <w:rsid w:val="0079142C"/>
    <w:rsid w:val="00793079"/>
    <w:rsid w:val="0079514A"/>
    <w:rsid w:val="007957BF"/>
    <w:rsid w:val="007A41FC"/>
    <w:rsid w:val="007B169F"/>
    <w:rsid w:val="007B31DD"/>
    <w:rsid w:val="007B5932"/>
    <w:rsid w:val="007B5A29"/>
    <w:rsid w:val="007B6A59"/>
    <w:rsid w:val="007D49BE"/>
    <w:rsid w:val="007F4A00"/>
    <w:rsid w:val="008125AA"/>
    <w:rsid w:val="008170E6"/>
    <w:rsid w:val="00825663"/>
    <w:rsid w:val="00834F9C"/>
    <w:rsid w:val="00856905"/>
    <w:rsid w:val="008604F3"/>
    <w:rsid w:val="0086143A"/>
    <w:rsid w:val="00876C01"/>
    <w:rsid w:val="00877326"/>
    <w:rsid w:val="00877A9D"/>
    <w:rsid w:val="00882101"/>
    <w:rsid w:val="00882AD1"/>
    <w:rsid w:val="00886716"/>
    <w:rsid w:val="00895663"/>
    <w:rsid w:val="0089777E"/>
    <w:rsid w:val="008B5219"/>
    <w:rsid w:val="008B6D26"/>
    <w:rsid w:val="008B6FCB"/>
    <w:rsid w:val="008C0ED5"/>
    <w:rsid w:val="008D3C05"/>
    <w:rsid w:val="008E7859"/>
    <w:rsid w:val="008F075C"/>
    <w:rsid w:val="00902793"/>
    <w:rsid w:val="0090610B"/>
    <w:rsid w:val="009074D8"/>
    <w:rsid w:val="009137B0"/>
    <w:rsid w:val="00916045"/>
    <w:rsid w:val="009318E9"/>
    <w:rsid w:val="009358CB"/>
    <w:rsid w:val="009424BD"/>
    <w:rsid w:val="00952739"/>
    <w:rsid w:val="00967630"/>
    <w:rsid w:val="00967ED5"/>
    <w:rsid w:val="009706FC"/>
    <w:rsid w:val="00972437"/>
    <w:rsid w:val="00972D24"/>
    <w:rsid w:val="009755A4"/>
    <w:rsid w:val="00982F31"/>
    <w:rsid w:val="00984F3D"/>
    <w:rsid w:val="00997CDA"/>
    <w:rsid w:val="009A0A93"/>
    <w:rsid w:val="009B0498"/>
    <w:rsid w:val="009B3203"/>
    <w:rsid w:val="009B395D"/>
    <w:rsid w:val="009B42DC"/>
    <w:rsid w:val="009B612D"/>
    <w:rsid w:val="009B6BBF"/>
    <w:rsid w:val="009C3F04"/>
    <w:rsid w:val="009C701B"/>
    <w:rsid w:val="009D1954"/>
    <w:rsid w:val="009D4222"/>
    <w:rsid w:val="009E71D0"/>
    <w:rsid w:val="00A03837"/>
    <w:rsid w:val="00A246B6"/>
    <w:rsid w:val="00A24DFC"/>
    <w:rsid w:val="00A27AFA"/>
    <w:rsid w:val="00A31345"/>
    <w:rsid w:val="00A3154F"/>
    <w:rsid w:val="00A3630E"/>
    <w:rsid w:val="00A36762"/>
    <w:rsid w:val="00A4164F"/>
    <w:rsid w:val="00A43184"/>
    <w:rsid w:val="00A5051A"/>
    <w:rsid w:val="00A5554F"/>
    <w:rsid w:val="00A55CAB"/>
    <w:rsid w:val="00A65F1B"/>
    <w:rsid w:val="00A73F32"/>
    <w:rsid w:val="00A81E4F"/>
    <w:rsid w:val="00A83556"/>
    <w:rsid w:val="00A86F80"/>
    <w:rsid w:val="00A916C9"/>
    <w:rsid w:val="00A92537"/>
    <w:rsid w:val="00AA270F"/>
    <w:rsid w:val="00AA5C62"/>
    <w:rsid w:val="00AA6CE1"/>
    <w:rsid w:val="00AA78CA"/>
    <w:rsid w:val="00AB0453"/>
    <w:rsid w:val="00AB5A10"/>
    <w:rsid w:val="00AB699F"/>
    <w:rsid w:val="00AC318E"/>
    <w:rsid w:val="00AD2ECF"/>
    <w:rsid w:val="00AD561F"/>
    <w:rsid w:val="00AD6D16"/>
    <w:rsid w:val="00AE0752"/>
    <w:rsid w:val="00AE1FAA"/>
    <w:rsid w:val="00AF1015"/>
    <w:rsid w:val="00AF5E30"/>
    <w:rsid w:val="00B05A02"/>
    <w:rsid w:val="00B06482"/>
    <w:rsid w:val="00B11191"/>
    <w:rsid w:val="00B14E57"/>
    <w:rsid w:val="00B20BE7"/>
    <w:rsid w:val="00B22DA3"/>
    <w:rsid w:val="00B27F48"/>
    <w:rsid w:val="00B32F59"/>
    <w:rsid w:val="00B34340"/>
    <w:rsid w:val="00B3773F"/>
    <w:rsid w:val="00B43B95"/>
    <w:rsid w:val="00B4597A"/>
    <w:rsid w:val="00B5088A"/>
    <w:rsid w:val="00B573AF"/>
    <w:rsid w:val="00B601B8"/>
    <w:rsid w:val="00B6027F"/>
    <w:rsid w:val="00B631B1"/>
    <w:rsid w:val="00B6696D"/>
    <w:rsid w:val="00B6747E"/>
    <w:rsid w:val="00B67A8F"/>
    <w:rsid w:val="00B72D7B"/>
    <w:rsid w:val="00B7554F"/>
    <w:rsid w:val="00B75C9A"/>
    <w:rsid w:val="00B82250"/>
    <w:rsid w:val="00B83F73"/>
    <w:rsid w:val="00B8579A"/>
    <w:rsid w:val="00B90EA4"/>
    <w:rsid w:val="00B93357"/>
    <w:rsid w:val="00B94B0A"/>
    <w:rsid w:val="00B97C1C"/>
    <w:rsid w:val="00BA0BD1"/>
    <w:rsid w:val="00BA1A61"/>
    <w:rsid w:val="00BA6D05"/>
    <w:rsid w:val="00BB2C94"/>
    <w:rsid w:val="00BB3AAE"/>
    <w:rsid w:val="00BD62EE"/>
    <w:rsid w:val="00BD7F3D"/>
    <w:rsid w:val="00BE1C17"/>
    <w:rsid w:val="00BE4066"/>
    <w:rsid w:val="00BE6319"/>
    <w:rsid w:val="00BF622A"/>
    <w:rsid w:val="00C04878"/>
    <w:rsid w:val="00C0788A"/>
    <w:rsid w:val="00C117AC"/>
    <w:rsid w:val="00C1237E"/>
    <w:rsid w:val="00C170A4"/>
    <w:rsid w:val="00C22852"/>
    <w:rsid w:val="00C32C4F"/>
    <w:rsid w:val="00C346F3"/>
    <w:rsid w:val="00C34C5B"/>
    <w:rsid w:val="00C3792C"/>
    <w:rsid w:val="00C66CD7"/>
    <w:rsid w:val="00C7009A"/>
    <w:rsid w:val="00C702FE"/>
    <w:rsid w:val="00C71E32"/>
    <w:rsid w:val="00C72199"/>
    <w:rsid w:val="00C83963"/>
    <w:rsid w:val="00C92AF2"/>
    <w:rsid w:val="00C939C9"/>
    <w:rsid w:val="00C95A16"/>
    <w:rsid w:val="00CA34F7"/>
    <w:rsid w:val="00CB1133"/>
    <w:rsid w:val="00CB191F"/>
    <w:rsid w:val="00CB3E45"/>
    <w:rsid w:val="00CB623E"/>
    <w:rsid w:val="00CC1484"/>
    <w:rsid w:val="00CC7DAD"/>
    <w:rsid w:val="00CD2C2A"/>
    <w:rsid w:val="00CD394E"/>
    <w:rsid w:val="00CD76D2"/>
    <w:rsid w:val="00CE2034"/>
    <w:rsid w:val="00D01753"/>
    <w:rsid w:val="00D1787C"/>
    <w:rsid w:val="00D20578"/>
    <w:rsid w:val="00D23431"/>
    <w:rsid w:val="00D24DFA"/>
    <w:rsid w:val="00D25912"/>
    <w:rsid w:val="00D34B60"/>
    <w:rsid w:val="00D4128D"/>
    <w:rsid w:val="00D44B53"/>
    <w:rsid w:val="00D52381"/>
    <w:rsid w:val="00D57862"/>
    <w:rsid w:val="00D625E3"/>
    <w:rsid w:val="00D700AF"/>
    <w:rsid w:val="00D82247"/>
    <w:rsid w:val="00D825C4"/>
    <w:rsid w:val="00D865A2"/>
    <w:rsid w:val="00D904D7"/>
    <w:rsid w:val="00D95DEE"/>
    <w:rsid w:val="00D96049"/>
    <w:rsid w:val="00DC2C02"/>
    <w:rsid w:val="00DD3691"/>
    <w:rsid w:val="00DD51BC"/>
    <w:rsid w:val="00DE12E2"/>
    <w:rsid w:val="00DE2B3F"/>
    <w:rsid w:val="00DE394B"/>
    <w:rsid w:val="00DF288B"/>
    <w:rsid w:val="00DF3916"/>
    <w:rsid w:val="00E05712"/>
    <w:rsid w:val="00E15F7B"/>
    <w:rsid w:val="00E168C2"/>
    <w:rsid w:val="00E23073"/>
    <w:rsid w:val="00E23376"/>
    <w:rsid w:val="00E23D5D"/>
    <w:rsid w:val="00E27F31"/>
    <w:rsid w:val="00E36017"/>
    <w:rsid w:val="00E41A65"/>
    <w:rsid w:val="00E43C3A"/>
    <w:rsid w:val="00E44DE2"/>
    <w:rsid w:val="00E5519F"/>
    <w:rsid w:val="00E61AEB"/>
    <w:rsid w:val="00E61C13"/>
    <w:rsid w:val="00E71349"/>
    <w:rsid w:val="00E7239F"/>
    <w:rsid w:val="00E757E3"/>
    <w:rsid w:val="00E825E6"/>
    <w:rsid w:val="00E83D9B"/>
    <w:rsid w:val="00E96089"/>
    <w:rsid w:val="00E97845"/>
    <w:rsid w:val="00EA0A7D"/>
    <w:rsid w:val="00EA568D"/>
    <w:rsid w:val="00EA6F7A"/>
    <w:rsid w:val="00EB5138"/>
    <w:rsid w:val="00EB65BC"/>
    <w:rsid w:val="00EC3629"/>
    <w:rsid w:val="00ED1CC9"/>
    <w:rsid w:val="00ED3919"/>
    <w:rsid w:val="00ED41A9"/>
    <w:rsid w:val="00EE3DB7"/>
    <w:rsid w:val="00EE4576"/>
    <w:rsid w:val="00EE5B48"/>
    <w:rsid w:val="00EF40B6"/>
    <w:rsid w:val="00EF6D72"/>
    <w:rsid w:val="00EF73C3"/>
    <w:rsid w:val="00F027A7"/>
    <w:rsid w:val="00F059BF"/>
    <w:rsid w:val="00F07229"/>
    <w:rsid w:val="00F07C54"/>
    <w:rsid w:val="00F11C17"/>
    <w:rsid w:val="00F1208F"/>
    <w:rsid w:val="00F12DC8"/>
    <w:rsid w:val="00F133F4"/>
    <w:rsid w:val="00F15B4C"/>
    <w:rsid w:val="00F21A26"/>
    <w:rsid w:val="00F25BE5"/>
    <w:rsid w:val="00F27D55"/>
    <w:rsid w:val="00F35EB1"/>
    <w:rsid w:val="00F364BC"/>
    <w:rsid w:val="00F427CF"/>
    <w:rsid w:val="00F44D92"/>
    <w:rsid w:val="00F452A6"/>
    <w:rsid w:val="00F54681"/>
    <w:rsid w:val="00F6093D"/>
    <w:rsid w:val="00F61B6B"/>
    <w:rsid w:val="00F65DC8"/>
    <w:rsid w:val="00F67398"/>
    <w:rsid w:val="00F77311"/>
    <w:rsid w:val="00F77F80"/>
    <w:rsid w:val="00F822F2"/>
    <w:rsid w:val="00F8254D"/>
    <w:rsid w:val="00F831DA"/>
    <w:rsid w:val="00F943AC"/>
    <w:rsid w:val="00FA5B5D"/>
    <w:rsid w:val="00FB18B3"/>
    <w:rsid w:val="00FB6230"/>
    <w:rsid w:val="00FC2B79"/>
    <w:rsid w:val="00FC7F87"/>
    <w:rsid w:val="00FD3D18"/>
    <w:rsid w:val="00FD42E6"/>
    <w:rsid w:val="00FE0B04"/>
    <w:rsid w:val="00FE2D76"/>
    <w:rsid w:val="00FF01E9"/>
    <w:rsid w:val="00FF1666"/>
    <w:rsid w:val="00FF2425"/>
    <w:rsid w:val="00FF445A"/>
    <w:rsid w:val="00FF4B7A"/>
    <w:rsid w:val="00FF6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D3ED2E3"/>
  <w15:docId w15:val="{3CDD0C5F-F9F5-43A5-BBDB-9B22D592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rPr>
      <w:lang w:val="en-GB"/>
    </w:rPr>
  </w:style>
  <w:style w:type="paragraph" w:styleId="Heading1">
    <w:name w:val="heading 1"/>
    <w:basedOn w:val="Normal"/>
    <w:next w:val="Normal"/>
    <w:link w:val="Heading1Char"/>
    <w:uiPriority w:val="9"/>
    <w:qFormat/>
    <w:rsid w:val="00CA34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Header">
    <w:name w:val="header"/>
    <w:basedOn w:val="Normal"/>
    <w:link w:val="HeaderChar"/>
    <w:uiPriority w:val="99"/>
    <w:unhideWhenUsed/>
    <w:rsid w:val="00DE2B3F"/>
    <w:pPr>
      <w:tabs>
        <w:tab w:val="center" w:pos="4680"/>
        <w:tab w:val="right" w:pos="9360"/>
      </w:tabs>
      <w:spacing w:before="0" w:after="0"/>
    </w:pPr>
  </w:style>
  <w:style w:type="character" w:customStyle="1" w:styleId="HeaderChar">
    <w:name w:val="Header Char"/>
    <w:basedOn w:val="DefaultParagraphFont"/>
    <w:link w:val="Header"/>
    <w:uiPriority w:val="99"/>
    <w:rsid w:val="00DE2B3F"/>
  </w:style>
  <w:style w:type="paragraph" w:styleId="Footer">
    <w:name w:val="footer"/>
    <w:basedOn w:val="Normal"/>
    <w:link w:val="FooterChar"/>
    <w:uiPriority w:val="99"/>
    <w:unhideWhenUsed/>
    <w:rsid w:val="00DE2B3F"/>
    <w:pPr>
      <w:tabs>
        <w:tab w:val="center" w:pos="4680"/>
        <w:tab w:val="right" w:pos="9360"/>
      </w:tabs>
      <w:spacing w:before="0" w:after="0"/>
    </w:pPr>
  </w:style>
  <w:style w:type="character" w:customStyle="1" w:styleId="FooterChar">
    <w:name w:val="Footer Char"/>
    <w:basedOn w:val="DefaultParagraphFont"/>
    <w:link w:val="Footer"/>
    <w:uiPriority w:val="99"/>
    <w:rsid w:val="00DE2B3F"/>
  </w:style>
  <w:style w:type="character" w:customStyle="1" w:styleId="Heading1Char">
    <w:name w:val="Heading 1 Char"/>
    <w:basedOn w:val="DefaultParagraphFont"/>
    <w:link w:val="Heading1"/>
    <w:uiPriority w:val="9"/>
    <w:rsid w:val="00CA34F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C34C5B"/>
    <w:pPr>
      <w:spacing w:before="0" w:after="0"/>
    </w:pPr>
    <w:rPr>
      <w:sz w:val="20"/>
      <w:szCs w:val="20"/>
    </w:rPr>
  </w:style>
  <w:style w:type="character" w:customStyle="1" w:styleId="FootnoteTextChar">
    <w:name w:val="Footnote Text Char"/>
    <w:basedOn w:val="DefaultParagraphFont"/>
    <w:link w:val="FootnoteText"/>
    <w:uiPriority w:val="99"/>
    <w:semiHidden/>
    <w:rsid w:val="00C34C5B"/>
    <w:rPr>
      <w:sz w:val="20"/>
      <w:szCs w:val="20"/>
      <w:lang w:val="en-GB"/>
    </w:rPr>
  </w:style>
  <w:style w:type="character" w:styleId="FootnoteReference">
    <w:name w:val="footnote reference"/>
    <w:basedOn w:val="DefaultParagraphFont"/>
    <w:uiPriority w:val="99"/>
    <w:semiHidden/>
    <w:unhideWhenUsed/>
    <w:rsid w:val="00C34C5B"/>
    <w:rPr>
      <w:vertAlign w:val="superscript"/>
    </w:rPr>
  </w:style>
  <w:style w:type="paragraph" w:styleId="Revision">
    <w:name w:val="Revision"/>
    <w:hidden/>
    <w:uiPriority w:val="99"/>
    <w:semiHidden/>
    <w:rsid w:val="001A732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914157">
      <w:bodyDiv w:val="1"/>
      <w:marLeft w:val="0"/>
      <w:marRight w:val="0"/>
      <w:marTop w:val="0"/>
      <w:marBottom w:val="0"/>
      <w:divBdr>
        <w:top w:val="none" w:sz="0" w:space="0" w:color="auto"/>
        <w:left w:val="none" w:sz="0" w:space="0" w:color="auto"/>
        <w:bottom w:val="none" w:sz="0" w:space="0" w:color="auto"/>
        <w:right w:val="none" w:sz="0" w:space="0" w:color="auto"/>
      </w:divBdr>
    </w:div>
    <w:div w:id="160938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E169D41FE3A74EBD129795D1A1B381" ma:contentTypeVersion="12" ma:contentTypeDescription="Create a new document." ma:contentTypeScope="" ma:versionID="a286beb48e9a2cb5a9bd433c4b1502eb">
  <xsd:schema xmlns:xsd="http://www.w3.org/2001/XMLSchema" xmlns:xs="http://www.w3.org/2001/XMLSchema" xmlns:p="http://schemas.microsoft.com/office/2006/metadata/properties" xmlns:ns3="d18c1617-1ac8-4b22-9cef-b2ac240d88cb" xmlns:ns4="e34bf4a8-6583-41bf-a69f-67e9fe85fb53" targetNamespace="http://schemas.microsoft.com/office/2006/metadata/properties" ma:root="true" ma:fieldsID="9ccccca760668441040a9f92d7518643" ns3:_="" ns4:_="">
    <xsd:import namespace="d18c1617-1ac8-4b22-9cef-b2ac240d88cb"/>
    <xsd:import namespace="e34bf4a8-6583-41bf-a69f-67e9fe85fb53"/>
    <xsd:element name="properties">
      <xsd:complexType>
        <xsd:sequence>
          <xsd:element name="documentManagement">
            <xsd:complexType>
              <xsd:all>
                <xsd:element ref="ns3:TaxKeywordTaxHTField" minOccurs="0"/>
                <xsd:element ref="ns3:TaxCatchAll" minOccurs="0"/>
                <xsd:element ref="ns3:TaxCatchAllLabel" minOccurs="0"/>
                <xsd:element ref="ns3:hae69c9a3b974f6ea09ed5059cd93782" minOccurs="0"/>
                <xsd:element ref="ns3:aa413b61045448e6bc230aa29a84eb0b" minOccurs="0"/>
                <xsd:element ref="ns3:o2a67a7f239d463099c84f831d9f71a7" minOccurs="0"/>
                <xsd:element ref="ns3:pc3a60732cff4bd6a1032848edf6a57b"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description="" ma:hidden="true" ma:list="{1c88a7a4-efa4-42f3-885f-5cd62eb0d138}" ma:internalName="TaxCatchAll" ma:showField="CatchAllData" ma:web="41927921-c554-4687-94c5-d830e15dfe0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1c88a7a4-efa4-42f3-885f-5cd62eb0d138}" ma:internalName="TaxCatchAllLabel" ma:readOnly="true" ma:showField="CatchAllDataLabel" ma:web="41927921-c554-4687-94c5-d830e15dfe03">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4bf4a8-6583-41bf-a69f-67e9fe85fb53"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documentManagement>
</p:properties>
</file>

<file path=customXml/item4.xml><?xml version="1.0" encoding="utf-8"?>
<?mso-contentType ?>
<SharedContentType xmlns="Microsoft.SharePoint.Taxonomy.ContentTypeSync" SourceId="f5af0f96-557c-40e5-b74f-4de88d247c44"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68A66-CB04-41E6-8EC2-1EB70153D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e34bf4a8-6583-41bf-a69f-67e9fe85fb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7CF76B-76B6-48AD-9BA6-9D1CC8DE870E}">
  <ds:schemaRefs>
    <ds:schemaRef ds:uri="http://schemas.microsoft.com/sharepoint/v3/contenttype/forms"/>
  </ds:schemaRefs>
</ds:datastoreItem>
</file>

<file path=customXml/itemProps3.xml><?xml version="1.0" encoding="utf-8"?>
<ds:datastoreItem xmlns:ds="http://schemas.openxmlformats.org/officeDocument/2006/customXml" ds:itemID="{8473A504-F029-4443-ABF6-C283A2C44E12}">
  <ds:schemaRefs>
    <ds:schemaRef ds:uri="http://schemas.microsoft.com/office/2006/metadata/properties"/>
    <ds:schemaRef ds:uri="http://schemas.microsoft.com/office/infopath/2007/PartnerControls"/>
    <ds:schemaRef ds:uri="d18c1617-1ac8-4b22-9cef-b2ac240d88cb"/>
  </ds:schemaRefs>
</ds:datastoreItem>
</file>

<file path=customXml/itemProps4.xml><?xml version="1.0" encoding="utf-8"?>
<ds:datastoreItem xmlns:ds="http://schemas.openxmlformats.org/officeDocument/2006/customXml" ds:itemID="{64C2C0E8-4991-426B-9A1C-3DB75AD19252}">
  <ds:schemaRefs>
    <ds:schemaRef ds:uri="Microsoft.SharePoint.Taxonomy.ContentTypeSync"/>
  </ds:schemaRefs>
</ds:datastoreItem>
</file>

<file path=customXml/itemProps5.xml><?xml version="1.0" encoding="utf-8"?>
<ds:datastoreItem xmlns:ds="http://schemas.openxmlformats.org/officeDocument/2006/customXml" ds:itemID="{CE77778F-6E20-4BD0-ABA2-548ECD6E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Ekleberry</dc:creator>
  <cp:lastModifiedBy>Dine, Emily</cp:lastModifiedBy>
  <cp:revision>2</cp:revision>
  <cp:lastPrinted>2016-11-07T19:50:00Z</cp:lastPrinted>
  <dcterms:created xsi:type="dcterms:W3CDTF">2021-07-28T15:32:00Z</dcterms:created>
  <dcterms:modified xsi:type="dcterms:W3CDTF">2021-07-28T15:32:00Z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0x010100D1E169D41FE3A74EBD129795D1A1B381</vt:lpwstr>
  </property>
  <property fmtid="{D5CDD505-2E9C-101B-9397-08002B2CF9AE}" pid="3" name="ML_LineOfBusiness">
    <vt:lpwstr/>
  </property>
  <property fmtid="{D5CDD505-2E9C-101B-9397-08002B2CF9AE}" pid="4" name="TaxKeyword">
    <vt:lpwstr/>
  </property>
  <property fmtid="{D5CDD505-2E9C-101B-9397-08002B2CF9AE}" pid="5" name="ML_Roles">
    <vt:lpwstr/>
  </property>
  <property fmtid="{D5CDD505-2E9C-101B-9397-08002B2CF9AE}" pid="6" name="ML_OfficeLocation">
    <vt:lpwstr/>
  </property>
  <property fmtid="{D5CDD505-2E9C-101B-9397-08002B2CF9AE}" pid="7" name="ML_Geography">
    <vt:lpwstr/>
  </property>
</Properties>
</file>